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D6" w:rsidRDefault="00CE03FE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firstLine="0"/>
        <w:rPr>
          <w:rFonts w:ascii="Times New Roman" w:eastAsia="Times New Roman" w:hAnsi="Times New Roman" w:cs="Times New Roman"/>
          <w:b/>
        </w:rPr>
      </w:pP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2,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- DC21V1N1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Đại học (Đối tượng TN THPT)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Đơn vị liên kết: ĐH CẦN THƠ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Mr. Hậu </w:t>
      </w:r>
      <w:proofErr w:type="gramStart"/>
      <w:r>
        <w:rPr>
          <w:rFonts w:ascii="Times New Roman" w:eastAsia="Times New Roman" w:hAnsi="Times New Roman" w:cs="Times New Roman"/>
        </w:rPr>
        <w:t>0935778744 )</w:t>
      </w:r>
      <w:proofErr w:type="gramEnd"/>
    </w:p>
    <w:p w:rsidR="00147DD6" w:rsidRDefault="00CE03FE">
      <w:pPr>
        <w:ind w:hanging="2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  <w:color w:val="FF0000"/>
        </w:rPr>
        <w:t>8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>Thời gian học:  buổi tối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7/8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15 SV</w:t>
      </w:r>
      <w:r>
        <w:rPr>
          <w:rFonts w:ascii="Times New Roman" w:eastAsia="Times New Roman" w:hAnsi="Times New Roman" w:cs="Times New Roman"/>
        </w:rPr>
        <w:tab/>
      </w: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0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830"/>
        <w:gridCol w:w="2644"/>
        <w:gridCol w:w="404"/>
        <w:gridCol w:w="587"/>
        <w:gridCol w:w="842"/>
        <w:gridCol w:w="1893"/>
        <w:gridCol w:w="758"/>
        <w:gridCol w:w="1347"/>
      </w:tblGrid>
      <w:tr w:rsidR="00147DD6" w:rsidTr="002142F2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147DD6" w:rsidTr="002142F2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FL225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Nghe nói C1.3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before="60" w:after="40" w:line="360" w:lineRule="auto"/>
              <w:ind w:hanging="2"/>
              <w:jc w:val="center"/>
            </w:pPr>
            <w:r>
              <w:t>179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147DD6" w:rsidTr="002142F2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FL211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Đọc phát triển kỹ năng phản    biện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ind w:hanging="2"/>
            </w:pPr>
            <w:r>
              <w:t>0908265728</w:t>
            </w:r>
          </w:p>
        </w:tc>
      </w:tr>
      <w:tr w:rsidR="00147DD6" w:rsidTr="002142F2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FL277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Viết báo cáo khoa học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0919909391</w:t>
            </w:r>
          </w:p>
        </w:tc>
      </w:tr>
      <w:tr w:rsidR="00147DD6" w:rsidTr="002142F2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FL252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Tiếng Anh thư tín thương mại   và văn phòng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Nguyễn Thị Khánh Đoan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0853204967</w:t>
            </w:r>
          </w:p>
        </w:tc>
      </w:tr>
      <w:tr w:rsidR="00147DD6" w:rsidTr="002142F2">
        <w:trPr>
          <w:trHeight w:val="53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 w:rsidP="00F21740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XN332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line="36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Thực tế ngoài trường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147DD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147DD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DD6" w:rsidRDefault="00CE03FE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Thái Hữu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47DD6" w:rsidRDefault="00CE03FE" w:rsidP="00F21740">
            <w:pPr>
              <w:spacing w:before="240" w:after="24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34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47DD6" w:rsidRDefault="00CE03FE">
            <w:pPr>
              <w:spacing w:before="240" w:after="240" w:line="36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0949256695</w:t>
            </w:r>
          </w:p>
        </w:tc>
      </w:tr>
      <w:tr w:rsidR="00147DD6" w:rsidTr="002142F2">
        <w:tc>
          <w:tcPr>
            <w:tcW w:w="3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F21740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2:</w:t>
      </w:r>
      <w:r w:rsidR="008F5CA7">
        <w:rPr>
          <w:b/>
          <w:color w:val="FF0000"/>
        </w:rPr>
        <w:t xml:space="preserve">  06/01/2025</w:t>
      </w:r>
      <w:r>
        <w:rPr>
          <w:b/>
          <w:color w:val="FF0000"/>
        </w:rPr>
        <w:t xml:space="preserve"> – 20/04/2025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 109/A3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ff1"/>
        <w:tblW w:w="7702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025"/>
        <w:gridCol w:w="1025"/>
        <w:gridCol w:w="1025"/>
        <w:gridCol w:w="1025"/>
        <w:gridCol w:w="1025"/>
        <w:gridCol w:w="1025"/>
        <w:gridCol w:w="776"/>
      </w:tblGrid>
      <w:tr w:rsidR="00147DD6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147DD6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8F5CA7">
            <w:pPr>
              <w:ind w:hanging="2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1"/>
                <w:id w:val="-462349335"/>
              </w:sdtPr>
              <w:sdtContent>
                <w:ins w:id="0" w:author="Thai Cong Dan 000179" w:date="2024-12-17T06:24:00Z">
                  <w:r w:rsidR="00CE03FE">
                    <w:rPr>
                      <w:rFonts w:ascii="Times New Roman" w:eastAsia="Times New Roman" w:hAnsi="Times New Roman" w:cs="Times New Roman"/>
                      <w:color w:val="FF0000"/>
                    </w:rPr>
                    <w:t>T</w:t>
                  </w:r>
                </w:ins>
                <w:r w:rsidR="00301CF9">
                  <w:rPr>
                    <w:rFonts w:ascii="Times New Roman" w:eastAsia="Times New Roman" w:hAnsi="Times New Roman" w:cs="Times New Roman"/>
                    <w:color w:val="FF0000"/>
                  </w:rPr>
                  <w:t>.</w:t>
                </w:r>
                <w:ins w:id="1" w:author="Thai Cong Dan 000179" w:date="2024-12-17T06:24:00Z">
                  <w:r w:rsidR="00CE03FE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 </w:t>
                  </w:r>
                </w:ins>
              </w:sdtContent>
            </w:sdt>
            <w:r w:rsidR="00CE03FE">
              <w:rPr>
                <w:rFonts w:ascii="Times New Roman" w:eastAsia="Times New Roman" w:hAnsi="Times New Roman" w:cs="Times New Roman"/>
                <w:rPrChange w:id="2" w:author="Thai Cong Dan 000179" w:date="2024-12-17T06:24:00Z">
                  <w:rPr>
                    <w:rFonts w:ascii="Times New Roman" w:eastAsia="Times New Roman" w:hAnsi="Times New Roman" w:cs="Times New Roman"/>
                    <w:color w:val="FF0000"/>
                  </w:rPr>
                </w:rPrChange>
              </w:rPr>
              <w:t xml:space="preserve">Dân 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Dân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</w:t>
            </w:r>
            <w:r w:rsidR="00301CF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Nghĩa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301CF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CE03FE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301CF9">
            <w:pPr>
              <w:ind w:hanging="2"/>
              <w:rPr>
                <w:rFonts w:ascii="Times New Roman" w:eastAsia="Times New Roman" w:hAnsi="Times New Roman" w:cs="Times New Roman"/>
              </w:rPr>
            </w:pPr>
            <w:r w:rsidRPr="00301CF9"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147DD6" w:rsidRDefault="00CE03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Cán bộ quản lý lớp:  Thầy Huỳnh Minh Hiền (ĐT: 0903015111; Email: </w:t>
      </w:r>
      <w:hyperlink r:id="rId8">
        <w:r>
          <w:rPr>
            <w:rFonts w:ascii="Times New Roman" w:eastAsia="Times New Roman" w:hAnsi="Times New Roman" w:cs="Times New Roman"/>
            <w:color w:val="0563C1"/>
            <w:u w:val="single"/>
          </w:rPr>
          <w:t>hmhien@ctu.edu.vn</w:t>
        </w:r>
      </w:hyperlink>
      <w:r>
        <w:rPr>
          <w:rFonts w:ascii="Times New Roman" w:eastAsia="Times New Roman" w:hAnsi="Times New Roman" w:cs="Times New Roman"/>
          <w:color w:val="000000"/>
        </w:rPr>
        <w:t>)</w:t>
      </w:r>
    </w:p>
    <w:p w:rsidR="00147DD6" w:rsidRDefault="00CE03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Email group của lớp: DC21V1N1@vlvh.ctu.edu.vn</w:t>
      </w: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147DD6">
      <w:pPr>
        <w:spacing w:line="240" w:lineRule="auto"/>
        <w:ind w:firstLine="0"/>
      </w:pPr>
    </w:p>
    <w:p w:rsidR="00147DD6" w:rsidRDefault="00147DD6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</w:rPr>
      </w:pPr>
    </w:p>
    <w:p w:rsidR="00147DD6" w:rsidRDefault="00CE03FE">
      <w:pPr>
        <w:rPr>
          <w:rFonts w:ascii="Times New Roman" w:eastAsia="Times New Roman" w:hAnsi="Times New Roman" w:cs="Times New Roman"/>
        </w:rPr>
      </w:pPr>
      <w:r>
        <w:br w:type="page"/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hanging="2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1,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- 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Linh 0859822877)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5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4/6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20 SV</w:t>
      </w:r>
      <w:r>
        <w:rPr>
          <w:rFonts w:ascii="Times New Roman" w:eastAsia="Times New Roman" w:hAnsi="Times New Roman" w:cs="Times New Roman"/>
        </w:rPr>
        <w:tab/>
      </w:r>
    </w:p>
    <w:p w:rsidR="00147DD6" w:rsidRDefault="00147DD6">
      <w:pPr>
        <w:ind w:hanging="2"/>
      </w:pPr>
      <w:bookmarkStart w:id="3" w:name="_heading=h.1fob9te" w:colFirst="0" w:colLast="0"/>
      <w:bookmarkEnd w:id="3"/>
    </w:p>
    <w:tbl>
      <w:tblPr>
        <w:tblStyle w:val="aff2"/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900"/>
        <w:gridCol w:w="2217"/>
        <w:gridCol w:w="483"/>
        <w:gridCol w:w="810"/>
        <w:gridCol w:w="990"/>
        <w:gridCol w:w="1800"/>
        <w:gridCol w:w="810"/>
        <w:gridCol w:w="1260"/>
      </w:tblGrid>
      <w:tr w:rsidR="00147DD6" w:rsidTr="0018456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147DD6" w:rsidTr="0018456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18456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Nói C1.1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147DD6" w:rsidTr="0018456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18456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Đọc - Viết C1.1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0919909391</w:t>
            </w:r>
          </w:p>
        </w:tc>
      </w:tr>
      <w:tr w:rsidR="00147DD6" w:rsidTr="0018456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18456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Dẫn luận ngôn ngữ - Anh văn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0918547101</w:t>
            </w:r>
          </w:p>
        </w:tc>
      </w:tr>
      <w:tr w:rsidR="00147DD6" w:rsidTr="0018456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18456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Lam Vân Anh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0704954548</w:t>
            </w:r>
          </w:p>
        </w:tc>
      </w:tr>
      <w:tr w:rsidR="00147DD6" w:rsidTr="00184562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12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color w:val="FF0000"/>
              </w:rPr>
            </w:pP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 2:  </w:t>
      </w:r>
      <w:r w:rsidR="00F31F87">
        <w:rPr>
          <w:b/>
          <w:color w:val="FF0000"/>
        </w:rPr>
        <w:t xml:space="preserve">06/01/2025 </w:t>
      </w:r>
      <w:r>
        <w:rPr>
          <w:b/>
          <w:color w:val="FF0000"/>
        </w:rPr>
        <w:t>– 20/04/2025</w:t>
      </w:r>
      <w:proofErr w:type="gramStart"/>
      <w:r>
        <w:rPr>
          <w:rFonts w:ascii="Times New Roman" w:eastAsia="Times New Roman" w:hAnsi="Times New Roman" w:cs="Times New Roman"/>
          <w:b/>
          <w:color w:val="FF0000"/>
        </w:rPr>
        <w:tab/>
        <w:t xml:space="preserve">  THỜI</w:t>
      </w:r>
      <w:proofErr w:type="gramEnd"/>
      <w:r>
        <w:rPr>
          <w:rFonts w:ascii="Times New Roman" w:eastAsia="Times New Roman" w:hAnsi="Times New Roman" w:cs="Times New Roman"/>
          <w:b/>
          <w:color w:val="FF0000"/>
        </w:rPr>
        <w:t xml:space="preserve">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 113/A3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3"/>
        <w:tblW w:w="9900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387"/>
        <w:gridCol w:w="1313"/>
        <w:gridCol w:w="1260"/>
        <w:gridCol w:w="1350"/>
        <w:gridCol w:w="1350"/>
        <w:gridCol w:w="1170"/>
        <w:gridCol w:w="1350"/>
      </w:tblGrid>
      <w:tr w:rsidR="00147DD6" w:rsidTr="004B0EB9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 w:rsidP="004B0EB9">
            <w:pPr>
              <w:ind w:firstLine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147DD6" w:rsidTr="004B0EB9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360D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360D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360D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0360D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CE03FE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147DD6" w:rsidRDefault="00147DD6">
      <w:pPr>
        <w:ind w:firstLine="0"/>
        <w:rPr>
          <w:rFonts w:ascii="Times New Roman" w:eastAsia="Times New Roman" w:hAnsi="Times New Roman" w:cs="Times New Roman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dc23v1q1@vlvh.ctu.edu.vn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1,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</w:rPr>
        <w:t>DG23V1Q1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TIỀN GIANG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Ms. Hạnh Dung – ĐT: 0928486063)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Thời gian đào tạo: 2,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4/6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147DD6" w:rsidRDefault="00147DD6">
      <w:pPr>
        <w:ind w:hanging="2"/>
      </w:pPr>
    </w:p>
    <w:tbl>
      <w:tblPr>
        <w:tblStyle w:val="aff4"/>
        <w:tblW w:w="1008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810"/>
        <w:gridCol w:w="2212"/>
        <w:gridCol w:w="398"/>
        <w:gridCol w:w="720"/>
        <w:gridCol w:w="1080"/>
        <w:gridCol w:w="2070"/>
        <w:gridCol w:w="900"/>
        <w:gridCol w:w="1260"/>
      </w:tblGrid>
      <w:tr w:rsidR="00147DD6" w:rsidTr="005908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147DD6" w:rsidTr="005908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5908B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Nói C1.1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147DD6" w:rsidTr="005908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5908B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Đọc - Viết C1.1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Bửu Huân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</w:pPr>
            <w:r>
              <w:t>793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0918868233</w:t>
            </w:r>
          </w:p>
        </w:tc>
      </w:tr>
      <w:tr w:rsidR="00147DD6" w:rsidTr="005908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5908B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Dẫn luận ngôn ngữ - Anh văn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0918547101</w:t>
            </w:r>
          </w:p>
        </w:tc>
      </w:tr>
      <w:tr w:rsidR="00147DD6" w:rsidTr="005908B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5908B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Tăng Đinh Ngọc Thảo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0589393986</w:t>
            </w:r>
          </w:p>
        </w:tc>
      </w:tr>
      <w:tr w:rsidR="00147DD6" w:rsidTr="005908B2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12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color w:val="FF0000"/>
              </w:rPr>
            </w:pPr>
          </w:p>
        </w:tc>
      </w:tr>
    </w:tbl>
    <w:p w:rsidR="00147DD6" w:rsidRDefault="00E04B50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</w:t>
      </w:r>
      <w:bookmarkStart w:id="4" w:name="_GoBack"/>
      <w:bookmarkEnd w:id="4"/>
      <w:r w:rsidR="00CE03FE">
        <w:rPr>
          <w:rFonts w:ascii="Times New Roman" w:eastAsia="Times New Roman" w:hAnsi="Times New Roman" w:cs="Times New Roman"/>
          <w:b/>
          <w:color w:val="FF0000"/>
        </w:rPr>
        <w:t>HỜI KHÓA BIỂU</w:t>
      </w:r>
    </w:p>
    <w:tbl>
      <w:tblPr>
        <w:tblStyle w:val="aff5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147DD6" w:rsidTr="000E3BF4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147DD6" w:rsidTr="000E3BF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05/01/2025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– 02/03/2025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</w:tr>
      <w:tr w:rsidR="00147DD6" w:rsidTr="000E3BF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12/01/2025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8F5CA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4"/>
                <w:id w:val="-627704244"/>
              </w:sdtPr>
              <w:sdtContent>
                <w:ins w:id="5" w:author="Thai Cong Dan 000179" w:date="2024-12-17T06:22:00Z">
                  <w:r w:rsidR="00CE03FE">
                    <w:rPr>
                      <w:rFonts w:ascii="Times New Roman" w:eastAsia="Times New Roman" w:hAnsi="Times New Roman" w:cs="Times New Roman"/>
                      <w:color w:val="000000"/>
                    </w:rPr>
                    <w:t>T</w:t>
                  </w:r>
                </w:ins>
                <w:r w:rsidR="008E16E4">
                  <w:rPr>
                    <w:rFonts w:ascii="Times New Roman" w:eastAsia="Times New Roman" w:hAnsi="Times New Roman" w:cs="Times New Roman"/>
                    <w:color w:val="000000"/>
                  </w:rPr>
                  <w:t>.</w:t>
                </w:r>
                <w:ins w:id="6" w:author="Thai Cong Dan 000179" w:date="2024-12-17T06:22:00Z">
                  <w:r w:rsidR="00CE03FE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Dân </w:t>
                  </w:r>
                </w:ins>
              </w:sdtContent>
            </w:sdt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8F5CA7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sdt>
              <w:sdtPr>
                <w:tag w:val="goog_rdk_6"/>
                <w:id w:val="139777735"/>
              </w:sdtPr>
              <w:sdtContent>
                <w:ins w:id="7" w:author="Thai Cong Dan 000179" w:date="2024-12-17T06:22:00Z">
                  <w:r w:rsidR="00CE03FE">
                    <w:rPr>
                      <w:rFonts w:ascii="Times New Roman" w:eastAsia="Times New Roman" w:hAnsi="Times New Roman" w:cs="Times New Roman"/>
                    </w:rPr>
                    <w:t>T</w:t>
                  </w:r>
                </w:ins>
                <w:r w:rsidR="008E16E4">
                  <w:rPr>
                    <w:rFonts w:ascii="Times New Roman" w:eastAsia="Times New Roman" w:hAnsi="Times New Roman" w:cs="Times New Roman"/>
                  </w:rPr>
                  <w:t>.</w:t>
                </w:r>
                <w:ins w:id="8" w:author="Thai Cong Dan 000179" w:date="2024-12-17T06:22:00Z">
                  <w:r w:rsidR="00CE03FE">
                    <w:rPr>
                      <w:rFonts w:ascii="Times New Roman" w:eastAsia="Times New Roman" w:hAnsi="Times New Roman" w:cs="Times New Roman"/>
                    </w:rPr>
                    <w:t xml:space="preserve"> Dân </w:t>
                  </w:r>
                </w:ins>
              </w:sdtContent>
            </w:sdt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</w:tr>
      <w:tr w:rsidR="00147DD6" w:rsidTr="000E3BF4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19/01/2025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T. Huân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Quí</w:t>
            </w:r>
          </w:p>
        </w:tc>
      </w:tr>
      <w:tr w:rsidR="00147DD6" w:rsidTr="000E3BF4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 – 26/01/2025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22 – 23/03/2025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</w:tr>
      <w:tr w:rsidR="000E3BF4" w:rsidTr="000E3BF4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02/02/2025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3BF4" w:rsidRDefault="000E3BF4" w:rsidP="000E3BF4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0E3BF4" w:rsidRDefault="000E3BF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</w:tr>
      <w:tr w:rsidR="00147DD6" w:rsidTr="000E3BF4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 – 09/02/2025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 – 06/04/2025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</w:tr>
      <w:tr w:rsidR="00147DD6" w:rsidTr="000E3BF4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– 16/02/2025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Thảo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</w:tr>
      <w:tr w:rsidR="00147DD6" w:rsidTr="000E3BF4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22 – 23/02/2025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Thảo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 w:rsidR="008E16E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Thảo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Phạm Hồng Phúc (ĐT: 0913104411; email: phamhongphuc@tgu.edu.vn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9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dg23v1q1@vlvh.ctu.edu.vn</w:t>
        </w:r>
      </w:hyperlink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 w:rsidR="00E04B50">
        <w:rPr>
          <w:rFonts w:ascii="Times New Roman" w:eastAsia="Times New Roman" w:hAnsi="Times New Roman" w:cs="Times New Roman"/>
          <w:b/>
          <w:color w:val="FF0000"/>
        </w:rPr>
        <w:t>HỌC KỲ 2</w:t>
      </w:r>
      <w:r>
        <w:rPr>
          <w:rFonts w:ascii="Times New Roman" w:eastAsia="Times New Roman" w:hAnsi="Times New Roman" w:cs="Times New Roman"/>
          <w:b/>
          <w:color w:val="FF0000"/>
        </w:rPr>
        <w:t>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CT23V1Q1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Trường 0939779963)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4/6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45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tbl>
      <w:tblPr>
        <w:tblStyle w:val="aff6"/>
        <w:tblpPr w:leftFromText="180" w:rightFromText="180" w:vertAnchor="text" w:tblpX="-365" w:tblpY="231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930"/>
        <w:gridCol w:w="2037"/>
        <w:gridCol w:w="483"/>
        <w:gridCol w:w="810"/>
        <w:gridCol w:w="1080"/>
        <w:gridCol w:w="1890"/>
        <w:gridCol w:w="810"/>
        <w:gridCol w:w="1260"/>
      </w:tblGrid>
      <w:tr w:rsidR="00147DD6" w:rsidTr="007A1D3F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147DD6" w:rsidTr="007A1D3F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Nói C1.1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147DD6" w:rsidTr="007A1D3F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Đọc - Viết C1.1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</w:pPr>
            <w: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147DD6" w:rsidTr="007A1D3F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XH383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Dẫn luận ngôn ngữ - Anh văn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0918547101</w:t>
            </w:r>
          </w:p>
        </w:tc>
      </w:tr>
      <w:tr w:rsidR="00147DD6" w:rsidTr="007A1D3F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FL003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Pháp văn căn bản 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 w:rsidP="007A1D3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Trần Huỳnh Mai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0917146584</w:t>
            </w:r>
          </w:p>
        </w:tc>
      </w:tr>
      <w:tr w:rsidR="00147DD6" w:rsidTr="007A1D3F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7A1D3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12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7A1D3F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7A1D3F">
            <w:pPr>
              <w:ind w:hanging="2"/>
              <w:rPr>
                <w:color w:val="FF000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7A1D3F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7A1D3F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 w:rsidP="007A1D3F">
            <w:pPr>
              <w:ind w:hanging="2"/>
              <w:rPr>
                <w:color w:val="FF0000"/>
              </w:rPr>
            </w:pPr>
          </w:p>
        </w:tc>
      </w:tr>
    </w:tbl>
    <w:p w:rsidR="00147DD6" w:rsidRDefault="00CE03FE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7"/>
        <w:tblW w:w="10199" w:type="dxa"/>
        <w:tblInd w:w="-275" w:type="dxa"/>
        <w:tblLayout w:type="fixed"/>
        <w:tblLook w:val="0000" w:firstRow="0" w:lastRow="0" w:firstColumn="0" w:lastColumn="0" w:noHBand="0" w:noVBand="0"/>
      </w:tblPr>
      <w:tblGrid>
        <w:gridCol w:w="1080"/>
        <w:gridCol w:w="1800"/>
        <w:gridCol w:w="1080"/>
        <w:gridCol w:w="1260"/>
        <w:gridCol w:w="644"/>
        <w:gridCol w:w="1695"/>
        <w:gridCol w:w="1320"/>
        <w:gridCol w:w="1320"/>
      </w:tblGrid>
      <w:tr w:rsidR="00147DD6" w:rsidTr="007A1D3F">
        <w:trPr>
          <w:trHeight w:val="31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147DD6" w:rsidTr="007A1D3F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05/01/2025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2B707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2B707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– 02/03/2025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147DD6" w:rsidTr="007A1D3F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12/01/2025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5084D">
              <w:rPr>
                <w:rFonts w:ascii="Times New Roman" w:eastAsia="Times New Roman" w:hAnsi="Times New Roman" w:cs="Times New Roman"/>
              </w:rPr>
              <w:t>T</w:t>
            </w:r>
            <w:r w:rsidR="00CA1BFE" w:rsidRPr="00C5084D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09/03/2025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147DD6" w:rsidTr="007A1D3F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19/01/2025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16/03/2025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147DD6" w:rsidTr="007A1D3F">
        <w:trPr>
          <w:trHeight w:val="326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 – 26/01/2025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22 – 23/03/2025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 Quí</w:t>
            </w:r>
          </w:p>
        </w:tc>
      </w:tr>
      <w:tr w:rsidR="00CD7F28" w:rsidTr="007A1D3F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02/02/2025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 w:rsidP="00CD7F28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30/03/2025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D7F28" w:rsidRDefault="00CD7F2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147DD6" w:rsidTr="007A1D3F">
        <w:trPr>
          <w:trHeight w:val="312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 – 09/02/2025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2B707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CE03FE">
              <w:rPr>
                <w:rFonts w:ascii="Times New Roman" w:eastAsia="Times New Roman" w:hAnsi="Times New Roman" w:cs="Times New Roman"/>
              </w:rPr>
              <w:t xml:space="preserve"> Mai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2B707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CE03FE">
              <w:rPr>
                <w:rFonts w:ascii="Times New Roman" w:eastAsia="Times New Roman" w:hAnsi="Times New Roman" w:cs="Times New Roman"/>
              </w:rPr>
              <w:t xml:space="preserve"> Mai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 – 06/04/2025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147DD6" w:rsidTr="007A1D3F">
        <w:trPr>
          <w:trHeight w:val="335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– 16/02/2025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2B707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CE03FE">
              <w:rPr>
                <w:rFonts w:ascii="Times New Roman" w:eastAsia="Times New Roman" w:hAnsi="Times New Roman" w:cs="Times New Roman"/>
              </w:rPr>
              <w:t xml:space="preserve"> Mai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2B707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CE03FE">
              <w:rPr>
                <w:rFonts w:ascii="Times New Roman" w:eastAsia="Times New Roman" w:hAnsi="Times New Roman" w:cs="Times New Roman"/>
              </w:rPr>
              <w:t xml:space="preserve"> Mai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13/04/2025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CD7F2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147DD6" w:rsidTr="007A1D3F">
        <w:trPr>
          <w:trHeight w:val="335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22 – 23/02/2025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2B7079">
              <w:rPr>
                <w:rFonts w:ascii="Times New Roman" w:eastAsia="Times New Roman" w:hAnsi="Times New Roman" w:cs="Times New Roman"/>
              </w:rPr>
              <w:t>. Quí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2B707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CE03FE">
              <w:rPr>
                <w:rFonts w:ascii="Times New Roman" w:eastAsia="Times New Roman" w:hAnsi="Times New Roman" w:cs="Times New Roman"/>
              </w:rPr>
              <w:t xml:space="preserve"> Mai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20/04/2025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FF0000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ct23v1q1@vlvh.ctu.edu.vn</w:t>
        </w:r>
      </w:hyperlink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147DD6" w:rsidRDefault="00147DD6">
      <w:pPr>
        <w:ind w:firstLine="0"/>
        <w:rPr>
          <w:rFonts w:ascii="Times New Roman" w:eastAsia="Times New Roman" w:hAnsi="Times New Roman" w:cs="Times New Roman"/>
        </w:rPr>
      </w:pPr>
    </w:p>
    <w:p w:rsidR="00147DD6" w:rsidRDefault="00CE03FE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47DD6" w:rsidRDefault="00CE03FE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2,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 Mr. Kết </w:t>
      </w:r>
      <w:proofErr w:type="gramStart"/>
      <w:r>
        <w:rPr>
          <w:rFonts w:ascii="Times New Roman" w:eastAsia="Times New Roman" w:hAnsi="Times New Roman" w:cs="Times New Roman"/>
        </w:rPr>
        <w:t>0939345315 )</w:t>
      </w:r>
      <w:proofErr w:type="gramEnd"/>
    </w:p>
    <w:p w:rsidR="00147DD6" w:rsidRDefault="00CE03FE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8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147DD6" w:rsidTr="00C050B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147DD6" w:rsidTr="00C050B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147DD6" w:rsidTr="00C050B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trung cấp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147DD6" w:rsidTr="00C050B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</w:t>
            </w:r>
          </w:p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147DD6" w:rsidTr="00C050B8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07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 2:  </w:t>
      </w:r>
      <w:r w:rsidR="00F31F87">
        <w:rPr>
          <w:b/>
          <w:color w:val="FF0000"/>
        </w:rPr>
        <w:t xml:space="preserve">06/01/2025 </w:t>
      </w:r>
      <w:r>
        <w:rPr>
          <w:rFonts w:ascii="Times New Roman" w:eastAsia="Times New Roman" w:hAnsi="Times New Roman" w:cs="Times New Roman"/>
          <w:b/>
          <w:color w:val="FF0000"/>
        </w:rPr>
        <w:t>– 20/04/2025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205 /D2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9"/>
        <w:tblW w:w="968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005"/>
        <w:gridCol w:w="1170"/>
        <w:gridCol w:w="990"/>
        <w:gridCol w:w="1170"/>
      </w:tblGrid>
      <w:tr w:rsidR="00147DD6" w:rsidTr="00983AE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147DD6" w:rsidTr="00983AE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3538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03538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CE03FE">
              <w:rPr>
                <w:rFonts w:ascii="Times New Roman" w:eastAsia="Times New Roman" w:hAnsi="Times New Roman" w:cs="Times New Roman"/>
              </w:rPr>
              <w:t>Lệ Anh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3538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dc24v1q1@vlvh.ctu.edu.vn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2, 2024-2025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147DD6" w:rsidRDefault="00CE03FE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Sơn 0778100700)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38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a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928"/>
        <w:gridCol w:w="1800"/>
        <w:gridCol w:w="540"/>
        <w:gridCol w:w="900"/>
        <w:gridCol w:w="1080"/>
        <w:gridCol w:w="1800"/>
        <w:gridCol w:w="900"/>
        <w:gridCol w:w="1170"/>
      </w:tblGrid>
      <w:tr w:rsidR="00147DD6" w:rsidTr="00F82F0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 w:rsidP="00F82F0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147DD6" w:rsidTr="00F82F0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147DD6" w:rsidTr="00F82F0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trung cấp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F82F0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147DD6" w:rsidTr="00F82F0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Ngữ âm thực hành</w:t>
            </w:r>
          </w:p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147DD6" w:rsidTr="00F82F0F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07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47DD6" w:rsidRDefault="00CE03FE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b"/>
        <w:tblW w:w="9810" w:type="dxa"/>
        <w:tblInd w:w="-95" w:type="dxa"/>
        <w:tblLayout w:type="fixed"/>
        <w:tblLook w:val="0000" w:firstRow="0" w:lastRow="0" w:firstColumn="0" w:lastColumn="0" w:noHBand="0" w:noVBand="0"/>
      </w:tblPr>
      <w:tblGrid>
        <w:gridCol w:w="720"/>
        <w:gridCol w:w="1710"/>
        <w:gridCol w:w="1350"/>
        <w:gridCol w:w="1260"/>
        <w:gridCol w:w="720"/>
        <w:gridCol w:w="1710"/>
        <w:gridCol w:w="1170"/>
        <w:gridCol w:w="1170"/>
      </w:tblGrid>
      <w:tr w:rsidR="00147DD6" w:rsidTr="005B65C1">
        <w:trPr>
          <w:trHeight w:val="31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147DD6" w:rsidTr="005B65C1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05/01/2025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– 02/03/2025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47DD6" w:rsidTr="005B65C1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12/01/2025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47DD6" w:rsidTr="005B65C1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19/01/2025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147DD6" w:rsidTr="005B65C1">
        <w:trPr>
          <w:trHeight w:val="326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 – 26/01/2025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22 – 23/03/2025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</w:tr>
      <w:tr w:rsidR="00147DD6" w:rsidTr="005B65C1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02/02/2025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Âm lịch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</w:tr>
      <w:tr w:rsidR="00147DD6" w:rsidTr="005B65C1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 – 09/02/2025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 – 06/04/2025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DD6" w:rsidTr="005B65C1">
        <w:trPr>
          <w:trHeight w:val="33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– 16/02/2025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47DD6" w:rsidTr="005B65C1">
        <w:trPr>
          <w:trHeight w:val="335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22 – 23/02/2025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Sáu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147DD6" w:rsidRDefault="00CE03F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ct24v1q1@vlvh.ctu.edu.vn</w:t>
        </w:r>
      </w:hyperlink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CE03FE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47DD6" w:rsidRDefault="00CE03FE">
      <w:pPr>
        <w:rPr>
          <w:rFonts w:ascii="Times New Roman" w:eastAsia="Times New Roman" w:hAnsi="Times New Roman" w:cs="Times New Roman"/>
        </w:rPr>
      </w:pPr>
      <w:r>
        <w:br w:type="page"/>
      </w:r>
    </w:p>
    <w:p w:rsidR="00147DD6" w:rsidRDefault="00CE03FE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firstLine="0"/>
        <w:rPr>
          <w:rFonts w:ascii="Times New Roman" w:eastAsia="Times New Roman" w:hAnsi="Times New Roman" w:cs="Times New Roman"/>
          <w:b/>
        </w:rPr>
      </w:pP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2, 2024-2025</w:t>
      </w: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KTCN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 Đức 0933558679)</w:t>
      </w:r>
    </w:p>
    <w:p w:rsidR="00147DD6" w:rsidRDefault="00CE03FE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2,5 năm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 w:rsidP="00007F01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>Sĩ số:  23 SV</w:t>
      </w:r>
    </w:p>
    <w:tbl>
      <w:tblPr>
        <w:tblStyle w:val="affc"/>
        <w:tblW w:w="964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900"/>
        <w:gridCol w:w="1890"/>
        <w:gridCol w:w="450"/>
        <w:gridCol w:w="810"/>
        <w:gridCol w:w="1080"/>
        <w:gridCol w:w="1890"/>
        <w:gridCol w:w="810"/>
        <w:gridCol w:w="1260"/>
      </w:tblGrid>
      <w:tr w:rsidR="00147DD6" w:rsidTr="00EE1085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147DD6" w:rsidTr="00EE1085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– Nói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Lý Hồng Thái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0918625533</w:t>
            </w:r>
          </w:p>
        </w:tc>
      </w:tr>
      <w:tr w:rsidR="00147DD6" w:rsidTr="00EE1085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Đọc - Viết B1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Minh Hiền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EE108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147DD6" w:rsidTr="00EE1085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trung cấp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Chí Minh Huyên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147DD6" w:rsidTr="00EE1085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âm thực hành</w:t>
            </w:r>
          </w:p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147DD6" w:rsidTr="00EE1085"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47DD6" w:rsidRDefault="00CE03FE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d"/>
        <w:tblW w:w="9907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718"/>
        <w:gridCol w:w="1724"/>
        <w:gridCol w:w="1255"/>
        <w:gridCol w:w="1260"/>
        <w:gridCol w:w="720"/>
        <w:gridCol w:w="1620"/>
        <w:gridCol w:w="1170"/>
        <w:gridCol w:w="1440"/>
      </w:tblGrid>
      <w:tr w:rsidR="00147DD6" w:rsidTr="0037484A">
        <w:trPr>
          <w:trHeight w:val="31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147DD6" w:rsidTr="0037484A">
        <w:trPr>
          <w:trHeight w:val="312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 – 05/01/2025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CC99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 – 02/03/2025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</w:tr>
      <w:tr w:rsidR="00147DD6" w:rsidTr="0037484A">
        <w:trPr>
          <w:trHeight w:val="312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– 12/01/2025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 – 09/03/2025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147DD6" w:rsidTr="0037484A">
        <w:trPr>
          <w:trHeight w:val="330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 – 19/01/2025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– 16/03/2025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</w:tr>
      <w:tr w:rsidR="00147DD6" w:rsidTr="0037484A">
        <w:trPr>
          <w:trHeight w:val="326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 – 26/01/2025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22 – 23/03/2025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</w:tr>
      <w:tr w:rsidR="00F0086E" w:rsidTr="0037484A">
        <w:trPr>
          <w:trHeight w:val="360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 – 02/02/2025</w:t>
            </w:r>
          </w:p>
        </w:tc>
        <w:tc>
          <w:tcPr>
            <w:tcW w:w="25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 w:rsidP="00F0086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Nghỉ Tết Âm lịch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 – 30/03/2025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86E" w:rsidRDefault="00F0086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</w:tr>
      <w:tr w:rsidR="00147DD6" w:rsidTr="0037484A">
        <w:trPr>
          <w:trHeight w:val="312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 – 09/02/2025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 – 06/04/2025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147DD6" w:rsidTr="0037484A">
        <w:trPr>
          <w:trHeight w:val="335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– 16/02/2025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</w:tr>
      <w:tr w:rsidR="00147DD6" w:rsidTr="0037484A">
        <w:trPr>
          <w:trHeight w:val="335"/>
        </w:trPr>
        <w:tc>
          <w:tcPr>
            <w:tcW w:w="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22 – 23/02/2025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Th. Thái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20/04/2025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</w:tr>
    </w:tbl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7DD6" w:rsidRDefault="00CE03FE">
      <w:pPr>
        <w:spacing w:before="240" w:after="240"/>
        <w:ind w:left="718" w:firstLine="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Cán bộ quản lý lớp: Cô  Đặng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email: </w:t>
      </w:r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dthnhung@ctuet.edu.vn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147DD6" w:rsidRDefault="00CE03FE">
      <w:pPr>
        <w:spacing w:before="240" w:after="240"/>
        <w:ind w:firstLine="720"/>
        <w:rPr>
          <w:rFonts w:ascii="Times New Roman" w:eastAsia="Times New Roman" w:hAnsi="Times New Roman" w:cs="Times New Roman"/>
          <w:color w:val="0563C1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* Email group lớp: </w:t>
      </w:r>
      <w:r>
        <w:rPr>
          <w:rFonts w:ascii="Times New Roman" w:eastAsia="Times New Roman" w:hAnsi="Times New Roman" w:cs="Times New Roman"/>
          <w:color w:val="0563C1"/>
          <w:sz w:val="24"/>
          <w:szCs w:val="24"/>
        </w:rPr>
        <w:t>ct24v1q2@vlvh.ctu.edu.vn</w:t>
      </w:r>
    </w:p>
    <w:p w:rsidR="00147DD6" w:rsidRDefault="00CE03FE">
      <w:pPr>
        <w:rPr>
          <w:rFonts w:ascii="Times New Roman" w:eastAsia="Times New Roman" w:hAnsi="Times New Roman" w:cs="Times New Roman"/>
        </w:rPr>
      </w:pPr>
      <w:r>
        <w:br w:type="page"/>
      </w:r>
    </w:p>
    <w:p w:rsidR="00147DD6" w:rsidRDefault="00CE03FE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147DD6" w:rsidRDefault="00147DD6">
      <w:pPr>
        <w:ind w:firstLine="0"/>
        <w:rPr>
          <w:rFonts w:ascii="Times New Roman" w:eastAsia="Times New Roman" w:hAnsi="Times New Roman" w:cs="Times New Roman"/>
          <w:b/>
        </w:rPr>
      </w:pP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2, 2024-2025</w:t>
      </w: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bookmarkStart w:id="9" w:name="_heading=h.gjdgxs" w:colFirst="0" w:colLast="0"/>
      <w:bookmarkEnd w:id="9"/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147DD6" w:rsidRDefault="00CE03F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</w:t>
      </w:r>
      <w:r w:rsidR="004C1FE5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Duy 0787972366)</w:t>
      </w:r>
    </w:p>
    <w:p w:rsidR="00147DD6" w:rsidRDefault="00CE03FE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Sĩ số:  23 SV    </w:t>
      </w:r>
    </w:p>
    <w:p w:rsidR="00147DD6" w:rsidRDefault="00CE03FE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e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147DD6" w:rsidTr="00C56C6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147DD6" w:rsidTr="00C56C6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– Nói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147DD6" w:rsidTr="00C56C6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Đọc - Viết B1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56C6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147DD6" w:rsidTr="00C56C6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trung cấp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147DD6" w:rsidTr="00C56C6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âm thực hành</w:t>
            </w:r>
          </w:p>
          <w:p w:rsidR="00147DD6" w:rsidRDefault="00CE03FE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D6" w:rsidRDefault="00CE03FE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147DD6" w:rsidTr="00C56C65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147DD6" w:rsidRDefault="00147DD6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147DD6" w:rsidRDefault="00CE03FE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HK2: </w:t>
      </w:r>
      <w:r w:rsidR="0009363D">
        <w:rPr>
          <w:b/>
          <w:color w:val="FF0000"/>
        </w:rPr>
        <w:t xml:space="preserve">06/01/2025 </w:t>
      </w:r>
      <w:r>
        <w:rPr>
          <w:rFonts w:ascii="Times New Roman" w:eastAsia="Times New Roman" w:hAnsi="Times New Roman" w:cs="Times New Roman"/>
          <w:b/>
          <w:color w:val="FF0000"/>
        </w:rPr>
        <w:t xml:space="preserve">- 20/04/2025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"/>
        <w:tblW w:w="1056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530"/>
        <w:gridCol w:w="1260"/>
        <w:gridCol w:w="1350"/>
        <w:gridCol w:w="1073"/>
      </w:tblGrid>
      <w:tr w:rsidR="00147DD6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147DD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147DD6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T.Nghĩa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Lệ Anh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B226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7B226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47DD6" w:rsidRDefault="00CE03FE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147DD6" w:rsidRDefault="00147DD6">
      <w:pPr>
        <w:ind w:hanging="2"/>
        <w:rPr>
          <w:rFonts w:ascii="Times New Roman" w:eastAsia="Times New Roman" w:hAnsi="Times New Roman" w:cs="Times New Roman"/>
        </w:rPr>
      </w:pPr>
    </w:p>
    <w:p w:rsidR="00147DD6" w:rsidRDefault="00CE03FE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147DD6" w:rsidRDefault="00147DD6">
      <w:pPr>
        <w:ind w:firstLine="0"/>
        <w:rPr>
          <w:rFonts w:ascii="Times New Roman" w:eastAsia="Times New Roman" w:hAnsi="Times New Roman" w:cs="Times New Roman"/>
        </w:rPr>
      </w:pPr>
    </w:p>
    <w:p w:rsidR="00147DD6" w:rsidRDefault="00147DD6">
      <w:pPr>
        <w:spacing w:line="240" w:lineRule="auto"/>
        <w:ind w:firstLine="0"/>
      </w:pPr>
    </w:p>
    <w:p w:rsidR="00147DD6" w:rsidRDefault="008F5CA7">
      <w:pPr>
        <w:rPr>
          <w:rFonts w:ascii="Times New Roman" w:eastAsia="Times New Roman" w:hAnsi="Times New Roman" w:cs="Times New Roman"/>
          <w:color w:val="000000"/>
        </w:rPr>
      </w:pPr>
      <w:hyperlink r:id="rId13">
        <w:r w:rsidR="00CE03FE">
          <w:rPr>
            <w:rFonts w:ascii="Times New Roman" w:eastAsia="Times New Roman" w:hAnsi="Times New Roman" w:cs="Times New Roman"/>
            <w:color w:val="1155CC"/>
            <w:u w:val="single"/>
          </w:rPr>
          <w:t>https://docs.google.com/document/d/1KZszCJA4fcPSTq2i08ycKg_Ikti8VBrm/edit?usp=sharing&amp;ouid=112907761280001689199&amp;rtpof=true&amp;sd=true</w:t>
        </w:r>
      </w:hyperlink>
    </w:p>
    <w:p w:rsidR="00147DD6" w:rsidRDefault="00147DD6">
      <w:pPr>
        <w:rPr>
          <w:rFonts w:ascii="Times New Roman" w:eastAsia="Times New Roman" w:hAnsi="Times New Roman" w:cs="Times New Roman"/>
        </w:rPr>
      </w:pPr>
      <w:bookmarkStart w:id="10" w:name="_heading=h.h37sj7py7yfg" w:colFirst="0" w:colLast="0"/>
      <w:bookmarkEnd w:id="10"/>
    </w:p>
    <w:p w:rsidR="00147DD6" w:rsidRDefault="00147DD6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</w:p>
    <w:sectPr w:rsidR="00147DD6">
      <w:footerReference w:type="even" r:id="rId14"/>
      <w:footerReference w:type="default" r:id="rId15"/>
      <w:pgSz w:w="11909" w:h="16834"/>
      <w:pgMar w:top="1134" w:right="851" w:bottom="1134" w:left="1418" w:header="720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3A2" w:rsidRDefault="00B073A2">
      <w:pPr>
        <w:spacing w:line="240" w:lineRule="auto"/>
      </w:pPr>
      <w:r>
        <w:separator/>
      </w:r>
    </w:p>
  </w:endnote>
  <w:endnote w:type="continuationSeparator" w:id="0">
    <w:p w:rsidR="00B073A2" w:rsidRDefault="00B07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A7" w:rsidRDefault="008F5CA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8F5CA7" w:rsidRDefault="008F5CA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A7" w:rsidRDefault="008F5CA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4429D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8F5CA7" w:rsidRDefault="008F5CA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3A2" w:rsidRDefault="00B073A2">
      <w:pPr>
        <w:spacing w:line="240" w:lineRule="auto"/>
      </w:pPr>
      <w:r>
        <w:separator/>
      </w:r>
    </w:p>
  </w:footnote>
  <w:footnote w:type="continuationSeparator" w:id="0">
    <w:p w:rsidR="00B073A2" w:rsidRDefault="00B073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50708"/>
    <w:multiLevelType w:val="multilevel"/>
    <w:tmpl w:val="00285104"/>
    <w:lvl w:ilvl="0">
      <w:start w:val="2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D6"/>
    <w:rsid w:val="00007F01"/>
    <w:rsid w:val="00015350"/>
    <w:rsid w:val="00035388"/>
    <w:rsid w:val="000360D0"/>
    <w:rsid w:val="000575C1"/>
    <w:rsid w:val="0009363D"/>
    <w:rsid w:val="000E3BF4"/>
    <w:rsid w:val="00147DD6"/>
    <w:rsid w:val="001637B0"/>
    <w:rsid w:val="00184562"/>
    <w:rsid w:val="002142F2"/>
    <w:rsid w:val="0028595C"/>
    <w:rsid w:val="002B7079"/>
    <w:rsid w:val="00301CF9"/>
    <w:rsid w:val="0037484A"/>
    <w:rsid w:val="004B0EB9"/>
    <w:rsid w:val="004C1FE5"/>
    <w:rsid w:val="005908B2"/>
    <w:rsid w:val="005B65C1"/>
    <w:rsid w:val="0074429D"/>
    <w:rsid w:val="007A1D3F"/>
    <w:rsid w:val="007B2263"/>
    <w:rsid w:val="008171E0"/>
    <w:rsid w:val="00827A89"/>
    <w:rsid w:val="008E16E4"/>
    <w:rsid w:val="008F5CA7"/>
    <w:rsid w:val="00983AEE"/>
    <w:rsid w:val="009D6401"/>
    <w:rsid w:val="00B073A2"/>
    <w:rsid w:val="00C050B8"/>
    <w:rsid w:val="00C5084D"/>
    <w:rsid w:val="00C56C65"/>
    <w:rsid w:val="00CA1BFE"/>
    <w:rsid w:val="00CD7F28"/>
    <w:rsid w:val="00CE03FE"/>
    <w:rsid w:val="00DC037F"/>
    <w:rsid w:val="00DC1041"/>
    <w:rsid w:val="00E04B50"/>
    <w:rsid w:val="00EE1085"/>
    <w:rsid w:val="00F0086E"/>
    <w:rsid w:val="00F21740"/>
    <w:rsid w:val="00F31F87"/>
    <w:rsid w:val="00F8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830B1"/>
  <w15:docId w15:val="{F1D5B48E-30C5-4397-B7CD-9849449E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52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hien@ctu.edu.vn" TargetMode="External"/><Relationship Id="rId13" Type="http://schemas.openxmlformats.org/officeDocument/2006/relationships/hyperlink" Target="https://docs.google.com/document/d/1KZszCJA4fcPSTq2i08ycKg_Ikti8VBrm/edit?usp=sharing&amp;ouid=112907761280001689199&amp;rtpof=true&amp;sd=tr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thnhung@ctuet.edu.v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t24v1q1@vlvh.ctu.edu.v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t23v1q1@vlvh.ctu.edu.v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g23v1q1@vlvh.ctu.edu.v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0rtbGuUnxaC6Qtwo1kfENXmsDA==">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dcterms:created xsi:type="dcterms:W3CDTF">2024-12-27T04:18:00Z</dcterms:created>
  <dcterms:modified xsi:type="dcterms:W3CDTF">2024-12-27T08:19:00Z</dcterms:modified>
</cp:coreProperties>
</file>